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EFEC" w14:textId="548050D9" w:rsidR="00C3356E" w:rsidRPr="00D04738" w:rsidRDefault="007020D0">
      <w:pPr>
        <w:rPr>
          <w:rFonts w:ascii="Arial" w:hAnsi="Arial" w:cs="Arial"/>
          <w:b/>
          <w:bCs/>
        </w:rPr>
      </w:pPr>
      <w:r w:rsidRPr="00D04738">
        <w:rPr>
          <w:rFonts w:ascii="Arial" w:hAnsi="Arial" w:cs="Arial"/>
          <w:b/>
          <w:bCs/>
        </w:rPr>
        <w:t>CMP446 Legal Text</w:t>
      </w:r>
    </w:p>
    <w:p w14:paraId="7CD17238" w14:textId="0DABD1C0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to </w:t>
      </w:r>
      <w:r w:rsidRPr="00D04738">
        <w:rPr>
          <w:rFonts w:ascii="Arial" w:hAnsi="Arial" w:cs="Arial"/>
          <w:b/>
          <w:bCs/>
          <w:sz w:val="20"/>
          <w:szCs w:val="20"/>
        </w:rPr>
        <w:t>CUSC</w:t>
      </w:r>
      <w:r w:rsidRPr="00D04738">
        <w:rPr>
          <w:rFonts w:ascii="Arial" w:hAnsi="Arial" w:cs="Arial"/>
          <w:sz w:val="20"/>
          <w:szCs w:val="20"/>
        </w:rPr>
        <w:t xml:space="preserve"> Section 6 Para 6.5.1 in red </w:t>
      </w:r>
      <w:r w:rsidR="006D79AD" w:rsidRPr="00D04738">
        <w:rPr>
          <w:rFonts w:ascii="Arial" w:hAnsi="Arial" w:cs="Arial"/>
          <w:sz w:val="20"/>
          <w:szCs w:val="20"/>
        </w:rPr>
        <w:t>(</w:t>
      </w:r>
      <w:proofErr w:type="spellStart"/>
      <w:r w:rsidR="006D79AD" w:rsidRPr="00D04738">
        <w:rPr>
          <w:rFonts w:ascii="Arial" w:hAnsi="Arial" w:cs="Arial"/>
          <w:sz w:val="20"/>
          <w:szCs w:val="20"/>
        </w:rPr>
        <w:t>nb</w:t>
      </w:r>
      <w:proofErr w:type="spellEnd"/>
      <w:r w:rsidR="006D79AD" w:rsidRPr="00D04738">
        <w:rPr>
          <w:rFonts w:ascii="Arial" w:hAnsi="Arial" w:cs="Arial"/>
          <w:sz w:val="20"/>
          <w:szCs w:val="20"/>
        </w:rPr>
        <w:t>: there are changes proposed to Para 6.5.1 for CMP434, as structured this change will not have any interactions/implications for CMP434 original or WACMs other than WACM1)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3319B" w:rsidRPr="00D04738" w14:paraId="14886474" w14:textId="77777777" w:rsidTr="0003319B">
        <w:tc>
          <w:tcPr>
            <w:tcW w:w="8296" w:type="dxa"/>
          </w:tcPr>
          <w:p w14:paraId="35885EF0" w14:textId="6B36617F" w:rsidR="0003319B" w:rsidRPr="00D04738" w:rsidRDefault="0003319B" w:rsidP="0003319B">
            <w:pPr>
              <w:pStyle w:val="Heading3"/>
              <w:keepNext w:val="0"/>
              <w:keepLines w:val="0"/>
              <w:widowControl w:val="0"/>
              <w:numPr>
                <w:ilvl w:val="1"/>
                <w:numId w:val="0"/>
              </w:numPr>
              <w:tabs>
                <w:tab w:val="num" w:pos="426"/>
              </w:tabs>
              <w:autoSpaceDE w:val="0"/>
              <w:autoSpaceDN w:val="0"/>
              <w:adjustRightInd w:val="0"/>
              <w:spacing w:before="0" w:after="240"/>
              <w:ind w:left="855" w:hanging="855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6.5 OBLIGATIONS OF USERS WHO OWN OR OPERATE DISTRIBUTION SYSTEMS</w:t>
            </w:r>
          </w:p>
          <w:p w14:paraId="4BAEF9CC" w14:textId="77777777" w:rsidR="0003319B" w:rsidRPr="00D04738" w:rsidRDefault="0003319B" w:rsidP="0003319B">
            <w:pPr>
              <w:pStyle w:val="Heading3"/>
              <w:tabs>
                <w:tab w:val="num" w:pos="851"/>
              </w:tabs>
              <w:ind w:left="425" w:hanging="855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12B1F46F" w14:textId="77777777" w:rsidR="0003319B" w:rsidRPr="00D04738" w:rsidRDefault="0003319B" w:rsidP="0003319B">
            <w:pPr>
              <w:tabs>
                <w:tab w:val="left" w:pos="2268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>6.5.1</w:t>
            </w:r>
          </w:p>
          <w:p w14:paraId="4FFAFA53" w14:textId="77777777" w:rsidR="0003319B" w:rsidRPr="00D04738" w:rsidRDefault="0003319B" w:rsidP="0003319B">
            <w:pPr>
              <w:tabs>
                <w:tab w:val="left" w:pos="1701"/>
                <w:tab w:val="left" w:pos="2552"/>
              </w:tabs>
              <w:ind w:left="2552" w:hanging="17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ab/>
              <w:t>(a)</w:t>
            </w:r>
            <w:r w:rsidRPr="00D04738">
              <w:rPr>
                <w:rFonts w:ascii="Arial" w:hAnsi="Arial" w:cs="Arial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shall submit a request to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upon an application for or acceptance of (as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) a connection to and/or for the use of that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User’s 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from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Relevant Embedded Power Station. </w:t>
            </w:r>
            <w:r w:rsidRPr="00D04738">
              <w:rPr>
                <w:rFonts w:ascii="Arial" w:hAnsi="Arial" w:cs="Arial"/>
                <w:sz w:val="20"/>
                <w:szCs w:val="20"/>
              </w:rPr>
              <w:t>For the purposes of this section 6.5,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shall also include a group of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Embedded Power Stations </w:t>
            </w:r>
            <w:r w:rsidRPr="00D04738">
              <w:rPr>
                <w:rFonts w:ascii="Arial" w:hAnsi="Arial" w:cs="Arial"/>
                <w:sz w:val="20"/>
                <w:szCs w:val="20"/>
              </w:rPr>
              <w:t>which collectively would be considered equivalent to a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Relevant Embedded Power Station.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621E3D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  <w:p w14:paraId="512EED11" w14:textId="77777777" w:rsidR="0003319B" w:rsidRPr="00D04738" w:rsidRDefault="0003319B" w:rsidP="0003319B">
            <w:pPr>
              <w:pStyle w:val="Heading4"/>
              <w:tabs>
                <w:tab w:val="left" w:pos="1710"/>
                <w:tab w:val="left" w:pos="2520"/>
              </w:tabs>
              <w:ind w:left="2520" w:hanging="1669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>(b)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Should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be uncertain as to whether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(either singularly or as part of a group) has a significant impact on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NETS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should be classed as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shall submit a request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for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on behalf of the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 per Paragraph 6.5.1(c).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For avoidance of doubt, such significant impact will be deemed if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Embedded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involves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Apparent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Reactive Power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, kiloamp or kilovolt value larger than as advised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</w:p>
          <w:p w14:paraId="10497607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num" w:pos="2552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shall not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Energise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connection between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nor permit the use of its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by the same until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concluded (as per paragraphs 6.5.5.6, 6.5.5.7, 6.5.8.5 or any other processes as agreed under 6.5.1(e))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and;</w:t>
            </w:r>
            <w:proofErr w:type="gramEnd"/>
          </w:p>
          <w:p w14:paraId="6D419DA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all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Reinforcement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associated with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listed in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Construction Agreement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(if any were identified) have been completed, and </w:t>
            </w:r>
          </w:p>
          <w:p w14:paraId="0949982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Station,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have confirmed that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requirements of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Evaluation of Transmission Impact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have been fulfilled, or</w:t>
            </w:r>
          </w:p>
          <w:p w14:paraId="675E3E6B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Relevant Embedded Medium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or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 Relevant Embedded Small Power Station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which is the subject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Agreement, 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confirmed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the relevant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that the person owning or operating the plant has, where required, completed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 of System Application (Generators)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has entered into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lastRenderedPageBreak/>
              <w:t xml:space="preserve">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,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or</w:t>
            </w:r>
          </w:p>
          <w:p w14:paraId="258D888E" w14:textId="77777777" w:rsidR="0003319B" w:rsidRPr="00D04738" w:rsidRDefault="0003319B" w:rsidP="0003319B">
            <w:pPr>
              <w:pStyle w:val="Heading4"/>
              <w:keepNext w:val="0"/>
              <w:keepLines w:val="0"/>
              <w:numPr>
                <w:ilvl w:val="1"/>
                <w:numId w:val="5"/>
              </w:numPr>
              <w:tabs>
                <w:tab w:val="left" w:pos="2066"/>
              </w:tabs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case of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Station,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Large Power Station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Bilateral Agreement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in the appropriate form with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The Company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and (if such person is not already a party to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CUSC)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has entered into an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Accession Agreement.</w:t>
            </w:r>
          </w:p>
          <w:p w14:paraId="41BC88D3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left" w:pos="2066"/>
                <w:tab w:val="left" w:pos="2520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ab/>
              <w:t xml:space="preserve">Sub-paragraph (a) shall not apply to any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who owns or operates a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that is not directly or indirectly connected to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National Electricity Transmission System.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14:paraId="78D9ED4D" w14:textId="77777777" w:rsidR="0003319B" w:rsidRPr="00D04738" w:rsidRDefault="0003319B" w:rsidP="0003319B">
            <w:pPr>
              <w:pStyle w:val="Heading4"/>
              <w:keepNext w:val="0"/>
              <w:keepLines w:val="0"/>
              <w:widowControl/>
              <w:numPr>
                <w:ilvl w:val="0"/>
                <w:numId w:val="5"/>
              </w:numPr>
              <w:tabs>
                <w:tab w:val="clear" w:pos="2066"/>
              </w:tabs>
              <w:spacing w:before="0" w:after="240"/>
              <w:ind w:left="2552" w:hanging="846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may request that the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Evaluation of Transmission Impact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is undertaken by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using one of the following </w:t>
            </w:r>
            <w:proofErr w:type="gramStart"/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options;</w:t>
            </w:r>
            <w:proofErr w:type="gramEnd"/>
          </w:p>
          <w:p w14:paraId="5B719D54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Statement of Works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Confirmation of Project Progression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6.5.5)</w:t>
            </w:r>
          </w:p>
          <w:p w14:paraId="30AD912F" w14:textId="77777777" w:rsidR="0003319B" w:rsidRPr="00D04738" w:rsidRDefault="0003319B" w:rsidP="0003319B">
            <w:pPr>
              <w:pStyle w:val="Heading4"/>
              <w:keepNext w:val="0"/>
              <w:keepLines w:val="0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before="0" w:after="240"/>
              <w:jc w:val="both"/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Transmission Impact Assessment</w:t>
            </w:r>
            <w:r w:rsidRPr="00D04738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 (as documented in paragraph 6.5.8)</w:t>
            </w:r>
          </w:p>
          <w:p w14:paraId="549CB1B0" w14:textId="77777777" w:rsidR="0003319B" w:rsidRPr="00D04738" w:rsidRDefault="0003319B" w:rsidP="0003319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Any other published process as agreed between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The Company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following written approval from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Authority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 consultation with such persons who may be considered to have an appropriate interest.</w:t>
            </w:r>
          </w:p>
          <w:p w14:paraId="7AA50EA8" w14:textId="06BA5464" w:rsidR="0003319B" w:rsidRPr="00D04738" w:rsidRDefault="0003319B" w:rsidP="00CB23CA">
            <w:pPr>
              <w:pStyle w:val="ListParagraph"/>
              <w:ind w:left="17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>(f) In England and Wales</w:t>
            </w:r>
            <w:r w:rsidR="00CB23CA" w:rsidRPr="00D04738">
              <w:rPr>
                <w:rFonts w:ascii="Arial" w:hAnsi="Arial" w:cs="Arial"/>
                <w:color w:val="FF0000"/>
                <w:sz w:val="20"/>
                <w:szCs w:val="20"/>
              </w:rPr>
              <w:t>, it is agreed that only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an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CB23CA" w:rsidRPr="00D04738">
              <w:rPr>
                <w:rFonts w:ascii="Arial" w:hAnsi="Arial" w:cs="Arial"/>
                <w:color w:val="FF0000"/>
                <w:sz w:val="20"/>
                <w:szCs w:val="20"/>
              </w:rPr>
              <w:t>which is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5MW or above is a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Relevant Embedded Power Station 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requiring the submission of </w:t>
            </w:r>
            <w:r w:rsidRPr="00D04738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Pr="00D0473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an </w:t>
            </w:r>
            <w:r w:rsidRPr="00D04738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Evaluation of Transmission Impact </w:t>
            </w:r>
            <w:r w:rsidRPr="00D0473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to </w:t>
            </w:r>
            <w:r w:rsidRPr="00D04738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 xml:space="preserve">The Company </w:t>
            </w:r>
            <w:r w:rsidRPr="00D04738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  <w:t>in accordance with Paragraph 5.1(a) above.</w:t>
            </w:r>
          </w:p>
          <w:p w14:paraId="415C7F31" w14:textId="0DA7809C" w:rsidR="0003319B" w:rsidRPr="00D04738" w:rsidRDefault="0003319B" w:rsidP="0003319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199C59" w14:textId="5A36AF61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lastRenderedPageBreak/>
        <w:t>[no changes are proposed to these, but the following definitions are shown for ease in the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79AD" w:rsidRPr="00D04738" w14:paraId="6053EF22" w14:textId="77777777" w:rsidTr="00CB23CA">
        <w:tc>
          <w:tcPr>
            <w:tcW w:w="4508" w:type="dxa"/>
          </w:tcPr>
          <w:p w14:paraId="1A8B00A7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"Embedded"</w:t>
            </w:r>
          </w:p>
          <w:p w14:paraId="61A4C5FB" w14:textId="77777777" w:rsidR="006D79AD" w:rsidRPr="00D04738" w:rsidRDefault="006D79AD" w:rsidP="006D79AD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0B28E0" w14:textId="77777777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94C1AAF" w14:textId="77777777" w:rsidR="006D79AD" w:rsidRPr="00D04738" w:rsidRDefault="006D79AD" w:rsidP="006D79AD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D04738">
              <w:rPr>
                <w:rFonts w:ascii="Arial" w:hAnsi="Arial" w:cs="Arial"/>
                <w:sz w:val="20"/>
                <w:szCs w:val="20"/>
              </w:rPr>
              <w:t>connected;</w:t>
            </w:r>
            <w:proofErr w:type="gramEnd"/>
          </w:p>
          <w:p w14:paraId="3D2C1CA6" w14:textId="47A85FA6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BPDCD_41"/>
            <w:r w:rsidRPr="00D04738">
              <w:rPr>
                <w:rFonts w:ascii="Arial" w:hAnsi="Arial" w:cs="Arial"/>
                <w:sz w:val="20"/>
                <w:szCs w:val="20"/>
              </w:rPr>
              <w:t xml:space="preserve">in </w:t>
            </w:r>
            <w:bookmarkEnd w:id="0"/>
            <w:r w:rsidRPr="00D04738">
              <w:rPr>
                <w:rFonts w:ascii="Arial" w:hAnsi="Arial" w:cs="Arial"/>
                <w:sz w:val="20"/>
                <w:szCs w:val="20"/>
              </w:rPr>
              <w:t xml:space="preserve">the context of the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Charging </w:t>
            </w:r>
            <w:proofErr w:type="gramStart"/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Methodologies</w:t>
            </w:r>
            <w:proofErr w:type="gramEnd"/>
            <w:r w:rsidRPr="00D04738">
              <w:rPr>
                <w:rFonts w:ascii="Arial" w:hAnsi="Arial" w:cs="Arial"/>
                <w:sz w:val="20"/>
                <w:szCs w:val="20"/>
              </w:rPr>
              <w:t xml:space="preserve"> it shall mean a direct connection to a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Distribution 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or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System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of any 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to which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Customers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and/or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Power Stations</w:t>
            </w:r>
            <w:r w:rsidRPr="00D04738">
              <w:rPr>
                <w:rFonts w:ascii="Arial" w:hAnsi="Arial" w:cs="Arial"/>
                <w:sz w:val="20"/>
                <w:szCs w:val="20"/>
              </w:rPr>
              <w:t xml:space="preserve"> are connected, such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connection being either a direct connection or a connection via a busbar of another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User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or of a </w:t>
            </w: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Relevant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 xml:space="preserve">Transmission Licensee 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(but with no other connection to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National Electricity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Transmission System</w:t>
            </w:r>
            <w:r w:rsidRPr="00D04738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D79AD" w:rsidRPr="00D04738" w14:paraId="3BE23AA8" w14:textId="77777777" w:rsidTr="00CB23CA">
        <w:tc>
          <w:tcPr>
            <w:tcW w:w="4508" w:type="dxa"/>
          </w:tcPr>
          <w:p w14:paraId="0F09DB99" w14:textId="4D95A443" w:rsidR="006D79AD" w:rsidRPr="00D04738" w:rsidRDefault="006D79AD" w:rsidP="006D79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sz w:val="20"/>
                <w:szCs w:val="20"/>
              </w:rPr>
              <w:t>"Relevant Embedded Small Power Station"</w:t>
            </w:r>
          </w:p>
        </w:tc>
        <w:tc>
          <w:tcPr>
            <w:tcW w:w="4508" w:type="dxa"/>
          </w:tcPr>
          <w:p w14:paraId="083A33CF" w14:textId="00CB7A48" w:rsidR="006D79AD" w:rsidRPr="00D04738" w:rsidRDefault="006D79AD" w:rsidP="006D79AD">
            <w:pPr>
              <w:rPr>
                <w:rFonts w:ascii="Arial" w:hAnsi="Arial" w:cs="Arial"/>
                <w:sz w:val="20"/>
                <w:szCs w:val="20"/>
              </w:rPr>
            </w:pP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an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that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User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who owns or operates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Distribution System 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to which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Embedded Small Power Station</w:t>
            </w:r>
            <w:r w:rsidRPr="00D04738">
              <w:rPr>
                <w:rFonts w:ascii="Arial" w:hAnsi="Arial" w:cs="Arial"/>
                <w:snapToGrid w:val="0"/>
                <w:sz w:val="20"/>
                <w:szCs w:val="20"/>
              </w:rPr>
              <w:t xml:space="preserve"> intends to connect reasonably believes may have a significant system effect on the </w:t>
            </w:r>
            <w:r w:rsidRPr="00D0473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National Electricity Transmission System</w:t>
            </w:r>
            <w:bookmarkStart w:id="1" w:name="_BPDCD_138"/>
            <w:r w:rsidRPr="00D04738">
              <w:rPr>
                <w:rFonts w:ascii="Arial" w:hAnsi="Arial" w:cs="Arial"/>
                <w:strike/>
                <w:snapToGrid w:val="0"/>
                <w:color w:val="FF0000"/>
                <w:sz w:val="20"/>
                <w:szCs w:val="20"/>
              </w:rPr>
              <w:t>.</w:t>
            </w:r>
            <w:r w:rsidRPr="00D04738">
              <w:rPr>
                <w:rFonts w:ascii="Arial" w:hAnsi="Arial" w:cs="Arial"/>
                <w:snapToGrid w:val="0"/>
                <w:color w:val="0000FF"/>
                <w:sz w:val="20"/>
                <w:szCs w:val="20"/>
                <w:u w:val="double"/>
              </w:rPr>
              <w:t>;</w:t>
            </w:r>
            <w:bookmarkEnd w:id="1"/>
          </w:p>
        </w:tc>
      </w:tr>
      <w:tr w:rsidR="006D79AD" w:rsidRPr="00D04738" w14:paraId="0015C6B5" w14:textId="77777777" w:rsidTr="00CB23CA">
        <w:tc>
          <w:tcPr>
            <w:tcW w:w="4508" w:type="dxa"/>
          </w:tcPr>
          <w:p w14:paraId="17392012" w14:textId="756EFFB5" w:rsidR="006D79AD" w:rsidRPr="00D04738" w:rsidRDefault="006D79AD" w:rsidP="006D79A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738">
              <w:rPr>
                <w:rFonts w:ascii="Arial" w:hAnsi="Arial" w:cs="Arial"/>
                <w:b/>
                <w:bCs/>
                <w:sz w:val="20"/>
                <w:szCs w:val="20"/>
              </w:rPr>
              <w:t>"Small Power Station"</w:t>
            </w:r>
          </w:p>
        </w:tc>
        <w:tc>
          <w:tcPr>
            <w:tcW w:w="4508" w:type="dxa"/>
          </w:tcPr>
          <w:p w14:paraId="058FFE27" w14:textId="3E54C967" w:rsidR="006D79AD" w:rsidRPr="00D04738" w:rsidRDefault="006D79AD" w:rsidP="006D79A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4738">
              <w:rPr>
                <w:rFonts w:ascii="Arial" w:hAnsi="Arial" w:cs="Arial"/>
                <w:sz w:val="20"/>
                <w:szCs w:val="20"/>
              </w:rPr>
              <w:t xml:space="preserve">as defined in the </w:t>
            </w:r>
            <w:r w:rsidRPr="00D04738">
              <w:rPr>
                <w:rFonts w:ascii="Arial" w:hAnsi="Arial" w:cs="Arial"/>
                <w:b/>
                <w:sz w:val="20"/>
                <w:szCs w:val="20"/>
              </w:rPr>
              <w:t>Grid Code</w:t>
            </w:r>
            <w:r w:rsidRPr="00D04738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4ABA44B8" w14:textId="77777777" w:rsidR="00CB23CA" w:rsidRPr="00D04738" w:rsidRDefault="00CB23CA" w:rsidP="00CB23CA">
      <w:pPr>
        <w:rPr>
          <w:rFonts w:ascii="Arial" w:hAnsi="Arial" w:cs="Arial"/>
          <w:sz w:val="20"/>
          <w:szCs w:val="20"/>
        </w:rPr>
      </w:pPr>
    </w:p>
    <w:p w14:paraId="7B58434E" w14:textId="02584C0F" w:rsidR="007020D0" w:rsidRPr="00D04738" w:rsidRDefault="007020D0" w:rsidP="007020D0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 xml:space="preserve">Edits shown </w:t>
      </w:r>
      <w:r w:rsidR="00D04738" w:rsidRPr="00D04738">
        <w:rPr>
          <w:rFonts w:ascii="Arial" w:hAnsi="Arial" w:cs="Arial"/>
          <w:sz w:val="20"/>
          <w:szCs w:val="20"/>
        </w:rPr>
        <w:t xml:space="preserve">in red and strikeout </w:t>
      </w:r>
      <w:r w:rsidRPr="00D04738">
        <w:rPr>
          <w:rFonts w:ascii="Arial" w:hAnsi="Arial" w:cs="Arial"/>
          <w:sz w:val="20"/>
          <w:szCs w:val="20"/>
        </w:rPr>
        <w:t xml:space="preserve">to relevant provisions in CUSC Schedule </w:t>
      </w:r>
      <w:r w:rsidR="006D79AD" w:rsidRPr="00D04738">
        <w:rPr>
          <w:rFonts w:ascii="Arial" w:hAnsi="Arial" w:cs="Arial"/>
          <w:sz w:val="20"/>
          <w:szCs w:val="20"/>
        </w:rPr>
        <w:t>2</w:t>
      </w:r>
      <w:r w:rsidRPr="00D04738">
        <w:rPr>
          <w:rFonts w:ascii="Arial" w:hAnsi="Arial" w:cs="Arial"/>
          <w:sz w:val="20"/>
          <w:szCs w:val="20"/>
        </w:rPr>
        <w:t xml:space="preserve"> Exhibit 1A</w:t>
      </w:r>
      <w:r w:rsidR="006D79AD" w:rsidRPr="00D04738">
        <w:rPr>
          <w:rFonts w:ascii="Arial" w:hAnsi="Arial" w:cs="Arial"/>
          <w:sz w:val="20"/>
          <w:szCs w:val="20"/>
        </w:rPr>
        <w:t xml:space="preserve"> </w:t>
      </w:r>
      <w:r w:rsidR="00D04738" w:rsidRPr="00D04738">
        <w:rPr>
          <w:rFonts w:ascii="Arial" w:hAnsi="Arial" w:cs="Arial"/>
          <w:sz w:val="20"/>
          <w:szCs w:val="20"/>
        </w:rPr>
        <w:t xml:space="preserve">– the ATV which introduces the Transmission Impact Assessment Process and App G (Clause 2.5 and Schedule 2 of Appendix G) </w:t>
      </w:r>
    </w:p>
    <w:p w14:paraId="35C293E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9CEF23F" w14:textId="77777777" w:rsidR="00D04738" w:rsidRPr="00D04738" w:rsidRDefault="00D04738" w:rsidP="00D04738">
      <w:pPr>
        <w:rPr>
          <w:rFonts w:ascii="Arial" w:hAnsi="Arial" w:cs="Arial"/>
          <w:sz w:val="20"/>
          <w:szCs w:val="20"/>
        </w:rPr>
      </w:pPr>
    </w:p>
    <w:p w14:paraId="2E33117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2.5</w:t>
      </w:r>
      <w:r w:rsidRPr="00D04738">
        <w:rPr>
          <w:rFonts w:ascii="Arial" w:hAnsi="Arial" w:cs="Arial"/>
          <w:sz w:val="20"/>
          <w:szCs w:val="20"/>
        </w:rPr>
        <w:tab/>
        <w:t xml:space="preserve">The following shall be added as Clause </w:t>
      </w: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 xml:space="preserve"> of the Bilateral Connection Agreement and the Contents Page amended accordingly </w:t>
      </w:r>
    </w:p>
    <w:p w14:paraId="78319B67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2223BFD2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ab/>
        <w:t>Transmission Impact Assessment Process</w:t>
      </w:r>
    </w:p>
    <w:p w14:paraId="5082A970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3FAB18D6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  <w:proofErr w:type="gramStart"/>
      <w:r w:rsidRPr="00D04738">
        <w:rPr>
          <w:rFonts w:ascii="Arial" w:hAnsi="Arial" w:cs="Arial"/>
          <w:sz w:val="20"/>
          <w:szCs w:val="20"/>
        </w:rPr>
        <w:t>[ ]</w:t>
      </w:r>
      <w:proofErr w:type="gramEnd"/>
      <w:r w:rsidRPr="00D04738">
        <w:rPr>
          <w:rFonts w:ascii="Arial" w:hAnsi="Arial" w:cs="Arial"/>
          <w:sz w:val="20"/>
          <w:szCs w:val="20"/>
        </w:rPr>
        <w:t>.1</w:t>
      </w:r>
      <w:r w:rsidRPr="00D04738">
        <w:rPr>
          <w:rFonts w:ascii="Arial" w:hAnsi="Arial" w:cs="Arial"/>
          <w:sz w:val="20"/>
          <w:szCs w:val="20"/>
        </w:rPr>
        <w:tab/>
        <w:t>The Company and the User have agreed a process utilising Transmission Impact Assessment (as detailed in Appendix G to this Bilateral Connection Agreement) to manage the Relevant Embedded Power Stations which require an Evaluation of Transmission Impact assessment by The Company under CUSC Paragraph 6.5.1.</w:t>
      </w:r>
    </w:p>
    <w:p w14:paraId="21E499D8" w14:textId="77777777" w:rsidR="00670753" w:rsidRPr="00D04738" w:rsidRDefault="00670753" w:rsidP="00670753">
      <w:pPr>
        <w:pStyle w:val="ListParagraph"/>
        <w:rPr>
          <w:rFonts w:ascii="Arial" w:hAnsi="Arial" w:cs="Arial"/>
          <w:sz w:val="20"/>
          <w:szCs w:val="20"/>
        </w:rPr>
      </w:pPr>
    </w:p>
    <w:p w14:paraId="4BB71CFA" w14:textId="7EE6062A" w:rsidR="00670753" w:rsidRPr="00D04738" w:rsidDel="00485DF6" w:rsidRDefault="00670753" w:rsidP="00670753">
      <w:pPr>
        <w:pStyle w:val="ListParagraph"/>
        <w:rPr>
          <w:del w:id="2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3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>[ ].2</w:delText>
        </w:r>
        <w:r w:rsidRPr="00D04738" w:rsidDel="00485DF6">
          <w:rPr>
            <w:rFonts w:ascii="Arial" w:hAnsi="Arial" w:cs="Arial"/>
            <w:sz w:val="20"/>
            <w:szCs w:val="20"/>
          </w:rPr>
          <w:tab/>
          <w:delText xml:space="preserve">For the purposes of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Paragraph 6.5.1(b),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Embedded Small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[ ]MW and above will be deemed to be a </w:delText>
        </w:r>
        <w:r w:rsidRPr="00D04738" w:rsidDel="00485DF6">
          <w:rPr>
            <w:rFonts w:ascii="Arial" w:hAnsi="Arial" w:cs="Arial"/>
            <w:b/>
            <w:bCs/>
            <w:sz w:val="20"/>
            <w:szCs w:val="20"/>
          </w:rPr>
          <w:delText>Relevant Embedded Small Power Station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unless otherwise notified by The Company in accordance with  CUSC Paragraph 6.5.1(b).</w:delText>
        </w:r>
      </w:del>
    </w:p>
    <w:p w14:paraId="2BEEDE0C" w14:textId="2F3CC226" w:rsidR="00670753" w:rsidRPr="00D04738" w:rsidRDefault="00670753" w:rsidP="00670753">
      <w:pPr>
        <w:rPr>
          <w:rFonts w:ascii="Arial" w:hAnsi="Arial" w:cs="Arial"/>
          <w:sz w:val="20"/>
          <w:szCs w:val="20"/>
        </w:rPr>
      </w:pPr>
      <w:r w:rsidRPr="00D04738">
        <w:rPr>
          <w:rFonts w:ascii="Arial" w:hAnsi="Arial" w:cs="Arial"/>
          <w:sz w:val="20"/>
          <w:szCs w:val="20"/>
        </w:rPr>
        <w:t>Edits to Appendix G Schedule 2, section 10, paragraph 3</w:t>
      </w:r>
      <w:r w:rsidR="00D04738" w:rsidRPr="00D04738">
        <w:rPr>
          <w:rFonts w:ascii="Arial" w:hAnsi="Arial" w:cs="Arial"/>
          <w:sz w:val="20"/>
          <w:szCs w:val="20"/>
        </w:rPr>
        <w:t xml:space="preserve"> shown in red and strike out</w:t>
      </w:r>
    </w:p>
    <w:p w14:paraId="41C4FE19" w14:textId="69531F9B" w:rsidR="00670753" w:rsidRPr="00D04738" w:rsidDel="00485DF6" w:rsidRDefault="00670753" w:rsidP="00670753">
      <w:pPr>
        <w:pStyle w:val="ListParagraph"/>
        <w:numPr>
          <w:ilvl w:val="0"/>
          <w:numId w:val="4"/>
        </w:numPr>
        <w:spacing w:after="0" w:line="276" w:lineRule="auto"/>
        <w:jc w:val="both"/>
        <w:rPr>
          <w:del w:id="4" w:author="Martin Cahill (NESO)" w:date="2025-01-30T08:13:00Z" w16du:dateUtc="2025-01-30T08:13:00Z"/>
          <w:rFonts w:ascii="Arial" w:hAnsi="Arial" w:cs="Arial"/>
          <w:sz w:val="20"/>
          <w:szCs w:val="20"/>
        </w:rPr>
      </w:pPr>
      <w:del w:id="5" w:author="Martin Cahill (NESO)" w:date="2025-01-30T08:13:00Z" w16du:dateUtc="2025-01-30T08:13:00Z">
        <w:r w:rsidRPr="00D04738" w:rsidDel="00485DF6">
          <w:rPr>
            <w:rFonts w:ascii="Arial" w:hAnsi="Arial" w:cs="Arial"/>
            <w:sz w:val="20"/>
            <w:szCs w:val="20"/>
          </w:rPr>
          <w:delText xml:space="preserve"> For the purposes of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Evaluation of Transmission Impact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unless otherwise indicated by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The Company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under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CUSC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6.5.1(b),</w:delText>
        </w:r>
        <w:r w:rsidRPr="00D04738" w:rsidDel="00485DF6">
          <w:rPr>
            <w:rFonts w:ascii="Arial" w:hAnsi="Arial" w:cs="Arial"/>
            <w:color w:val="FF0000"/>
            <w:sz w:val="20"/>
            <w:szCs w:val="20"/>
          </w:rPr>
          <w:delText xml:space="preserve">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Embedded Power Stations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of </w:delText>
        </w:r>
        <w:r w:rsidR="0041350B" w:rsidDel="00485DF6">
          <w:rPr>
            <w:rFonts w:ascii="Arial" w:hAnsi="Arial" w:cs="Arial"/>
            <w:sz w:val="20"/>
            <w:szCs w:val="20"/>
          </w:rPr>
          <w:delText>1M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W and above will be deemed to have an impact on the </w:delText>
        </w:r>
        <w:r w:rsidRPr="00D04738" w:rsidDel="00485DF6">
          <w:rPr>
            <w:rFonts w:ascii="Arial" w:hAnsi="Arial" w:cs="Arial"/>
            <w:b/>
            <w:sz w:val="20"/>
            <w:szCs w:val="20"/>
          </w:rPr>
          <w:delText>National Electricity Transmission System</w:delText>
        </w:r>
        <w:r w:rsidRPr="00D04738" w:rsidDel="00485DF6">
          <w:rPr>
            <w:rFonts w:ascii="Arial" w:hAnsi="Arial" w:cs="Arial"/>
            <w:sz w:val="20"/>
            <w:szCs w:val="20"/>
          </w:rPr>
          <w:delText xml:space="preserve"> and must be included in Appendix G Schedule 1.</w:delText>
        </w:r>
      </w:del>
    </w:p>
    <w:p w14:paraId="20F9A3B2" w14:textId="3D54EDE8" w:rsidR="00670753" w:rsidRPr="00D04738" w:rsidRDefault="00670753" w:rsidP="00670753">
      <w:pPr>
        <w:rPr>
          <w:sz w:val="20"/>
          <w:szCs w:val="20"/>
        </w:rPr>
      </w:pPr>
    </w:p>
    <w:p w14:paraId="2662E350" w14:textId="77777777" w:rsidR="007020D0" w:rsidRDefault="007020D0"/>
    <w:p w14:paraId="3AB73ED7" w14:textId="77777777" w:rsidR="007020D0" w:rsidRDefault="007020D0"/>
    <w:p w14:paraId="3F37F4AF" w14:textId="77777777" w:rsidR="007020D0" w:rsidRDefault="007020D0"/>
    <w:p w14:paraId="60B2A73A" w14:textId="77777777" w:rsidR="007020D0" w:rsidRDefault="007020D0"/>
    <w:sectPr w:rsidR="00702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hybridMultilevel"/>
    <w:tmpl w:val="95EADC8E"/>
    <w:lvl w:ilvl="0" w:tplc="DDFA5248">
      <w:start w:val="3"/>
      <w:numFmt w:val="lowerLetter"/>
      <w:lvlText w:val="(%1)"/>
      <w:lvlJc w:val="left"/>
      <w:pPr>
        <w:widowControl w:val="0"/>
        <w:tabs>
          <w:tab w:val="num" w:pos="2066"/>
        </w:tabs>
        <w:autoSpaceDE w:val="0"/>
        <w:autoSpaceDN w:val="0"/>
        <w:adjustRightInd w:val="0"/>
        <w:ind w:left="2066" w:hanging="360"/>
      </w:pPr>
      <w:rPr>
        <w:rFonts w:ascii="Arial" w:hAnsi="Arial" w:cs="Arial" w:hint="default"/>
        <w:sz w:val="24"/>
        <w:szCs w:val="24"/>
      </w:rPr>
    </w:lvl>
    <w:lvl w:ilvl="1" w:tplc="0809001B">
      <w:start w:val="1"/>
      <w:numFmt w:val="lowerRoman"/>
      <w:lvlText w:val="%2."/>
      <w:lvlJc w:val="right"/>
      <w:pPr>
        <w:ind w:left="2786" w:hanging="360"/>
      </w:pPr>
    </w:lvl>
    <w:lvl w:ilvl="2" w:tplc="FFFFFFFF">
      <w:start w:val="1"/>
      <w:numFmt w:val="lowerRoman"/>
      <w:lvlText w:val="%3."/>
      <w:lvlJc w:val="right"/>
      <w:pPr>
        <w:widowControl w:val="0"/>
        <w:tabs>
          <w:tab w:val="num" w:pos="3506"/>
        </w:tabs>
        <w:autoSpaceDE w:val="0"/>
        <w:autoSpaceDN w:val="0"/>
        <w:adjustRightInd w:val="0"/>
        <w:ind w:left="3506" w:hanging="180"/>
      </w:pPr>
      <w:rPr>
        <w:rFonts w:ascii="Garamond MT" w:hAnsi="Garamond MT" w:cs="Garamond MT"/>
        <w:sz w:val="24"/>
        <w:szCs w:val="24"/>
      </w:rPr>
    </w:lvl>
    <w:lvl w:ilvl="3" w:tplc="FFFFFFFF">
      <w:start w:val="1"/>
      <w:numFmt w:val="decimal"/>
      <w:lvlText w:val="%4."/>
      <w:lvlJc w:val="left"/>
      <w:pPr>
        <w:widowControl w:val="0"/>
        <w:tabs>
          <w:tab w:val="num" w:pos="4226"/>
        </w:tabs>
        <w:autoSpaceDE w:val="0"/>
        <w:autoSpaceDN w:val="0"/>
        <w:adjustRightInd w:val="0"/>
        <w:ind w:left="4226" w:hanging="360"/>
      </w:pPr>
      <w:rPr>
        <w:rFonts w:ascii="Garamond MT" w:hAnsi="Garamond MT" w:cs="Garamond M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widowControl w:val="0"/>
        <w:tabs>
          <w:tab w:val="num" w:pos="4946"/>
        </w:tabs>
        <w:autoSpaceDE w:val="0"/>
        <w:autoSpaceDN w:val="0"/>
        <w:adjustRightInd w:val="0"/>
        <w:ind w:left="4946" w:hanging="360"/>
      </w:pPr>
      <w:rPr>
        <w:rFonts w:ascii="Garamond MT" w:hAnsi="Garamond MT" w:cs="Garamond MT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widowControl w:val="0"/>
        <w:tabs>
          <w:tab w:val="num" w:pos="5666"/>
        </w:tabs>
        <w:autoSpaceDE w:val="0"/>
        <w:autoSpaceDN w:val="0"/>
        <w:adjustRightInd w:val="0"/>
        <w:ind w:left="5666" w:hanging="180"/>
      </w:pPr>
      <w:rPr>
        <w:rFonts w:ascii="Garamond MT" w:hAnsi="Garamond MT" w:cs="Garamond MT"/>
        <w:sz w:val="24"/>
        <w:szCs w:val="24"/>
      </w:rPr>
    </w:lvl>
    <w:lvl w:ilvl="6" w:tplc="FFFFFFFF">
      <w:start w:val="1"/>
      <w:numFmt w:val="decimal"/>
      <w:lvlText w:val="%7."/>
      <w:lvlJc w:val="left"/>
      <w:pPr>
        <w:widowControl w:val="0"/>
        <w:tabs>
          <w:tab w:val="num" w:pos="6386"/>
        </w:tabs>
        <w:autoSpaceDE w:val="0"/>
        <w:autoSpaceDN w:val="0"/>
        <w:adjustRightInd w:val="0"/>
        <w:ind w:left="6386" w:hanging="360"/>
      </w:pPr>
      <w:rPr>
        <w:rFonts w:ascii="Garamond MT" w:hAnsi="Garamond MT" w:cs="Garamond MT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widowControl w:val="0"/>
        <w:tabs>
          <w:tab w:val="num" w:pos="7106"/>
        </w:tabs>
        <w:autoSpaceDE w:val="0"/>
        <w:autoSpaceDN w:val="0"/>
        <w:adjustRightInd w:val="0"/>
        <w:ind w:left="7106" w:hanging="360"/>
      </w:pPr>
      <w:rPr>
        <w:rFonts w:ascii="Garamond MT" w:hAnsi="Garamond MT" w:cs="Garamond MT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widowControl w:val="0"/>
        <w:tabs>
          <w:tab w:val="num" w:pos="7826"/>
        </w:tabs>
        <w:autoSpaceDE w:val="0"/>
        <w:autoSpaceDN w:val="0"/>
        <w:adjustRightInd w:val="0"/>
        <w:ind w:left="7826" w:hanging="180"/>
      </w:pPr>
      <w:rPr>
        <w:rFonts w:ascii="Garamond MT" w:hAnsi="Garamond MT" w:cs="Garamond MT"/>
        <w:sz w:val="24"/>
        <w:szCs w:val="24"/>
      </w:rPr>
    </w:lvl>
  </w:abstractNum>
  <w:abstractNum w:abstractNumId="1" w15:restartNumberingAfterBreak="0">
    <w:nsid w:val="05DD2881"/>
    <w:multiLevelType w:val="multilevel"/>
    <w:tmpl w:val="5A5C0472"/>
    <w:lvl w:ilvl="0">
      <w:start w:val="1"/>
      <w:numFmt w:val="decimal"/>
      <w:suff w:val="nothing"/>
      <w:lvlText w:val="%1."/>
      <w:lvlJc w:val="left"/>
      <w:pPr>
        <w:ind w:left="426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277" w:firstLine="0"/>
      </w:pPr>
      <w:rPr>
        <w:rFonts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firstLine="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709"/>
        </w:tabs>
        <w:ind w:left="1843" w:firstLine="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829" w:firstLine="0"/>
      </w:pPr>
      <w:rPr>
        <w:rFonts w:hint="default"/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ind w:left="426" w:firstLine="0"/>
      </w:pPr>
      <w:rPr>
        <w:rFonts w:hint="default"/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ind w:left="426" w:firstLine="0"/>
      </w:pPr>
      <w:rPr>
        <w:rFonts w:hint="default"/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ind w:left="426" w:firstLine="0"/>
      </w:pPr>
      <w:rPr>
        <w:rFonts w:hint="default"/>
        <w:sz w:val="24"/>
        <w:szCs w:val="24"/>
      </w:rPr>
    </w:lvl>
  </w:abstractNum>
  <w:abstractNum w:abstractNumId="2" w15:restartNumberingAfterBreak="0">
    <w:nsid w:val="10391047"/>
    <w:multiLevelType w:val="hybridMultilevel"/>
    <w:tmpl w:val="3E2ECE6A"/>
    <w:lvl w:ilvl="0" w:tplc="33A6BE0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800" w:hanging="360"/>
      </w:p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2D57D9"/>
    <w:multiLevelType w:val="hybridMultilevel"/>
    <w:tmpl w:val="8ECCA92A"/>
    <w:lvl w:ilvl="0" w:tplc="30EE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0C9C"/>
    <w:multiLevelType w:val="multilevel"/>
    <w:tmpl w:val="23C00210"/>
    <w:lvl w:ilvl="0">
      <w:start w:val="1"/>
      <w:numFmt w:val="decimal"/>
      <w:suff w:val="nothing"/>
      <w:lvlText w:val="%1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1277"/>
      </w:pPr>
      <w:rPr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widowControl w:val="0"/>
        <w:tabs>
          <w:tab w:val="num" w:pos="0"/>
        </w:tabs>
        <w:autoSpaceDE w:val="0"/>
        <w:autoSpaceDN w:val="0"/>
        <w:adjustRightInd w:val="0"/>
        <w:ind w:left="851"/>
      </w:pPr>
      <w:rPr>
        <w:b w:val="0"/>
        <w:bCs w:val="0"/>
        <w:sz w:val="24"/>
        <w:szCs w:val="24"/>
      </w:rPr>
    </w:lvl>
    <w:lvl w:ilvl="3">
      <w:start w:val="1"/>
      <w:numFmt w:val="lowerRoman"/>
      <w:lvlText w:val="%4."/>
      <w:lvlJc w:val="right"/>
      <w:pPr>
        <w:ind w:left="2488" w:hanging="360"/>
      </w:pPr>
      <w:rPr>
        <w:rFonts w:ascii="Garamond MT" w:hAnsi="Garamond MT" w:cs="Garamond MT"/>
        <w:sz w:val="24"/>
        <w:szCs w:val="24"/>
      </w:rPr>
    </w:lvl>
    <w:lvl w:ilvl="4">
      <w:start w:val="1"/>
      <w:numFmt w:val="decimal"/>
      <w:lvlText w:val="%1.%2.%3.%4.%5."/>
      <w:lvlJc w:val="left"/>
      <w:pPr>
        <w:widowControl w:val="0"/>
        <w:tabs>
          <w:tab w:val="num" w:pos="-709"/>
        </w:tabs>
        <w:autoSpaceDE w:val="0"/>
        <w:autoSpaceDN w:val="0"/>
        <w:adjustRightInd w:val="0"/>
        <w:ind w:left="1843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widowControl w:val="0"/>
        <w:tabs>
          <w:tab w:val="num" w:pos="426"/>
        </w:tabs>
        <w:autoSpaceDE w:val="0"/>
        <w:autoSpaceDN w:val="0"/>
        <w:adjustRightInd w:val="0"/>
        <w:ind w:left="3829"/>
      </w:pPr>
      <w:rPr>
        <w:sz w:val="24"/>
        <w:szCs w:val="24"/>
      </w:rPr>
    </w:lvl>
    <w:lvl w:ilvl="6">
      <w:start w:val="1"/>
      <w:numFmt w:val="decimal"/>
      <w:suff w:val="nothing"/>
      <w:lvlText w:val="%1.%2.%3.%4.%5.%6.%7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7">
      <w:start w:val="1"/>
      <w:numFmt w:val="decimal"/>
      <w:suff w:val="nothing"/>
      <w:lvlText w:val="%1.%2.%3.%4.%5.%6.%7.%8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  <w:lvl w:ilvl="8">
      <w:start w:val="1"/>
      <w:numFmt w:val="decimal"/>
      <w:suff w:val="nothing"/>
      <w:lvlText w:val="%1.%2.%3.%4.%5.%6.%7.%8.%9."/>
      <w:lvlJc w:val="left"/>
      <w:pPr>
        <w:widowControl w:val="0"/>
        <w:autoSpaceDE w:val="0"/>
        <w:autoSpaceDN w:val="0"/>
        <w:adjustRightInd w:val="0"/>
        <w:ind w:left="426"/>
      </w:pPr>
      <w:rPr>
        <w:sz w:val="24"/>
        <w:szCs w:val="24"/>
      </w:rPr>
    </w:lvl>
  </w:abstractNum>
  <w:abstractNum w:abstractNumId="5" w15:restartNumberingAfterBreak="0">
    <w:nsid w:val="71A45E2E"/>
    <w:multiLevelType w:val="hybridMultilevel"/>
    <w:tmpl w:val="512EC672"/>
    <w:lvl w:ilvl="0" w:tplc="8F38DA92">
      <w:start w:val="1"/>
      <w:numFmt w:val="lowerLetter"/>
      <w:lvlText w:val="(%1)"/>
      <w:lvlJc w:val="left"/>
      <w:pPr>
        <w:ind w:left="2425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214494">
    <w:abstractNumId w:val="5"/>
  </w:num>
  <w:num w:numId="2" w16cid:durableId="1705205933">
    <w:abstractNumId w:val="4"/>
  </w:num>
  <w:num w:numId="3" w16cid:durableId="180121411">
    <w:abstractNumId w:val="1"/>
  </w:num>
  <w:num w:numId="4" w16cid:durableId="231282629">
    <w:abstractNumId w:val="3"/>
  </w:num>
  <w:num w:numId="5" w16cid:durableId="1576357396">
    <w:abstractNumId w:val="0"/>
  </w:num>
  <w:num w:numId="6" w16cid:durableId="187789256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tin Cahill (NESO)">
    <w15:presenceInfo w15:providerId="AD" w15:userId="S::Martin.Cahill1@uk.nationalgrid.com::16925ec6-6867-452d-940e-6897b6fa57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D0"/>
    <w:rsid w:val="0003319B"/>
    <w:rsid w:val="001C5988"/>
    <w:rsid w:val="0041350B"/>
    <w:rsid w:val="00485DF6"/>
    <w:rsid w:val="00633603"/>
    <w:rsid w:val="00670753"/>
    <w:rsid w:val="006D79AD"/>
    <w:rsid w:val="007020D0"/>
    <w:rsid w:val="0072787A"/>
    <w:rsid w:val="00833EA8"/>
    <w:rsid w:val="00933D2D"/>
    <w:rsid w:val="00C17010"/>
    <w:rsid w:val="00C3356E"/>
    <w:rsid w:val="00CB23CA"/>
    <w:rsid w:val="00D04738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F063"/>
  <w15:chartTrackingRefBased/>
  <w15:docId w15:val="{38B5DC40-652A-4565-B463-DE85BBB3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702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nhideWhenUsed/>
    <w:qFormat/>
    <w:rsid w:val="00702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h5"/>
    <w:basedOn w:val="Normal"/>
    <w:next w:val="Normal"/>
    <w:link w:val="Heading5Char"/>
    <w:unhideWhenUsed/>
    <w:qFormat/>
    <w:rsid w:val="00702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aliases w:val="h6"/>
    <w:basedOn w:val="Normal"/>
    <w:next w:val="Normal"/>
    <w:link w:val="Heading6Char"/>
    <w:unhideWhenUsed/>
    <w:qFormat/>
    <w:rsid w:val="00702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aliases w:val="h7"/>
    <w:basedOn w:val="Normal"/>
    <w:next w:val="Normal"/>
    <w:link w:val="Heading7Char"/>
    <w:unhideWhenUsed/>
    <w:qFormat/>
    <w:rsid w:val="00702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aliases w:val="h8"/>
    <w:basedOn w:val="Normal"/>
    <w:next w:val="Normal"/>
    <w:link w:val="Heading8Char"/>
    <w:unhideWhenUsed/>
    <w:qFormat/>
    <w:rsid w:val="00702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aliases w:val="h9"/>
    <w:basedOn w:val="Normal"/>
    <w:next w:val="Normal"/>
    <w:link w:val="Heading9Char"/>
    <w:unhideWhenUsed/>
    <w:qFormat/>
    <w:rsid w:val="00702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h3 Char"/>
    <w:basedOn w:val="DefaultParagraphFont"/>
    <w:link w:val="Heading3"/>
    <w:rsid w:val="00702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aliases w:val="h4 Char"/>
    <w:basedOn w:val="DefaultParagraphFont"/>
    <w:link w:val="Heading4"/>
    <w:rsid w:val="007020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h5 Char"/>
    <w:basedOn w:val="DefaultParagraphFont"/>
    <w:link w:val="Heading5"/>
    <w:uiPriority w:val="9"/>
    <w:semiHidden/>
    <w:rsid w:val="007020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aliases w:val="h6 Char"/>
    <w:basedOn w:val="DefaultParagraphFont"/>
    <w:link w:val="Heading6"/>
    <w:uiPriority w:val="9"/>
    <w:semiHidden/>
    <w:rsid w:val="00702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aliases w:val="h7 Char"/>
    <w:basedOn w:val="DefaultParagraphFont"/>
    <w:link w:val="Heading7"/>
    <w:uiPriority w:val="9"/>
    <w:semiHidden/>
    <w:rsid w:val="00702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aliases w:val="h8 Char"/>
    <w:basedOn w:val="DefaultParagraphFont"/>
    <w:link w:val="Heading8"/>
    <w:uiPriority w:val="9"/>
    <w:semiHidden/>
    <w:rsid w:val="00702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aliases w:val="h9 Char"/>
    <w:basedOn w:val="DefaultParagraphFont"/>
    <w:link w:val="Heading9"/>
    <w:uiPriority w:val="9"/>
    <w:semiHidden/>
    <w:rsid w:val="00702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0D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3">
    <w:name w:val="Style Heading 3"/>
    <w:basedOn w:val="Heading3"/>
    <w:autoRedefine/>
    <w:rsid w:val="007020D0"/>
    <w:pPr>
      <w:keepNext w:val="0"/>
      <w:keepLines w:val="0"/>
      <w:widowControl w:val="0"/>
      <w:tabs>
        <w:tab w:val="num" w:pos="0"/>
        <w:tab w:val="num" w:pos="870"/>
      </w:tabs>
      <w:autoSpaceDE w:val="0"/>
      <w:autoSpaceDN w:val="0"/>
      <w:adjustRightInd w:val="0"/>
      <w:spacing w:before="0" w:after="240" w:line="240" w:lineRule="auto"/>
      <w:ind w:left="870" w:hanging="870"/>
    </w:pPr>
    <w:rPr>
      <w:rFonts w:ascii="Arial Bold" w:eastAsia="Times New Roman" w:hAnsi="Arial Bold" w:cs="Arial Bold"/>
      <w:b/>
      <w:bCs/>
      <w:color w:val="auto"/>
      <w:kern w:val="0"/>
      <w:sz w:val="24"/>
      <w:szCs w:val="24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3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3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31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19B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6D79AD"/>
    <w:pPr>
      <w:spacing w:after="24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rsid w:val="006D79AD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Revision">
    <w:name w:val="Revision"/>
    <w:hidden/>
    <w:uiPriority w:val="99"/>
    <w:semiHidden/>
    <w:rsid w:val="00485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57F5BCF-245A-40AC-812D-A9D1CF344356}"/>
</file>

<file path=customXml/itemProps2.xml><?xml version="1.0" encoding="utf-8"?>
<ds:datastoreItem xmlns:ds="http://schemas.openxmlformats.org/officeDocument/2006/customXml" ds:itemID="{8DB5CEE3-0FAE-43DE-BAE3-B8075CC94085}"/>
</file>

<file path=customXml/itemProps3.xml><?xml version="1.0" encoding="utf-8"?>
<ds:datastoreItem xmlns:ds="http://schemas.openxmlformats.org/officeDocument/2006/customXml" ds:itemID="{13520B70-EAAB-4E51-8A25-45C4B9D8D6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(NESO)</dc:creator>
  <cp:keywords/>
  <dc:description/>
  <cp:lastModifiedBy>Martin Cahill (NESO)</cp:lastModifiedBy>
  <cp:revision>4</cp:revision>
  <dcterms:created xsi:type="dcterms:W3CDTF">2025-01-30T08:05:00Z</dcterms:created>
  <dcterms:modified xsi:type="dcterms:W3CDTF">2025-01-30T08:13:00Z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